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44"/>
          <w:szCs w:val="44"/>
          <w:u w:val="none"/>
          <w:shd w:fill="auto" w:val="clear"/>
          <w:vertAlign w:val="baseline"/>
          <w:rtl w:val="0"/>
        </w:rPr>
        <w:t xml:space="preserve">ISADOH, KENNEDY OKOUROMI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70, Olaiya Street, Mafoluku, Lagos State, Nigeria.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Tel: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+2348166117229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kenisadoh@gmail.com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1440" w:hanging="144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6"/>
          <w:szCs w:val="26"/>
          <w:rtl w:val="0"/>
        </w:rPr>
        <w:t xml:space="preserve">Objective: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 xml:space="preserve">I specialize in ICT with various Technologies. I have worked in a variety of Fields with various companies and use problem-solving skills, a strong work ethic, creativity, Teamwork, professionalism, and a drive to understand customers so that we can accomplish Work effectively.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Work Experience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Present      Freelance Services                                                                                    Remote Location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ab/>
        <w:tab/>
        <w:t xml:space="preserve">       </w:t>
      </w:r>
      <w:r w:rsidDel="00000000" w:rsidR="00000000" w:rsidRPr="00000000">
        <w:rPr>
          <w:b w:val="1"/>
          <w:sz w:val="26"/>
          <w:szCs w:val="26"/>
          <w:rtl w:val="0"/>
        </w:rPr>
        <w:t xml:space="preserve">Web Developer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05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HTML | CSS | Bootstrap | PHP | JavaScript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05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Python Codin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g | Apllication Support.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05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2019-2020</w:t>
        <w:tab/>
        <w:t xml:space="preserve">Tek Experts Nigeria                              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</w:t>
        <w:tab/>
        <w:t xml:space="preserve">   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17, Ozuma Madigwe, Lagos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Cloud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Support Engineer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365 Planning &amp; Deployment | Administration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Providing Technical Support for; Exchange Online &amp; Outlook, Identity &amp; services, Security &amp; Compliance, Azure AD, SharePoint Online, One Drive for business, Skype for business online, Enterprise Microsoft Teams, Microsoft Planners, Microsoft Forms, etc.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Maintains daily communication with customers across EMEA, Asia, and America to ensure resolution and proper follow-up, leading to customer satisfaction via SLA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Utilizes the escalation process to resolve customer service delivery issues and conducts root cause analysis that will lead to effective problem-solving.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2015-2018</w:t>
        <w:tab/>
        <w:t xml:space="preserve">Briscoe Technologies Limited                                  </w:t>
        <w:tab/>
        <w:t xml:space="preserve"> Ikeja, Lagos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Administrator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Window Servers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Administration(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/DHCP/DNS/GPO)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Ability to Manage Users/Clients in Active Directory Environment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Monitoring Data on-call traffic from and to Radio Network.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Ability to run SQL on the Database to spool a call record analysis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Solving possible problems from call Data information system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Ability to Mine and Analyze Data using the Pivot table/Chart in MS Excel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Remote monitoring of BTS of Two-way Radio Network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Hands-on experience with Microsoft Office applications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Design network architecture for the sub-network region using MS-Visio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Networking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 (LAN/WAN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&amp; TCP/IP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with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Cambium Microwave Radio-Links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other network devices.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Installing vehicle Mobile radio unit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Setting up of Cisco intelligent Switches/Routers.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Configuring VHF &amp; UHF two-way Radios/ Repeaters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Mounting Base Transceiver Station for Trunked Radios (TETRA/DMR).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Providing technical support for Critical Telecommunication Network for Professional Mobile Radio users.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Involved in Computer Repairs/Printers.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Provide Technical support to CCTV Devices.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2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Involved in Training newbies.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2013-2014</w:t>
        <w:tab/>
        <w:t xml:space="preserve">Interswitch Group.                       </w:t>
        <w:tab/>
        <w:tab/>
        <w:tab/>
        <w:t xml:space="preserve">            Oko-Awo Close, V.I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Business Support Partner (POS | Devices)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Deployment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Maintenance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Technical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2011-2012</w:t>
        <w:tab/>
        <w:t xml:space="preserve">National Youth Service Corps(NYSC)</w:t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Umomi Community Sec. Sch., Kogi.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 Teacher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Teaching Physics, Mathematics &amp; Further Math.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Organizing &amp; Preparing Students for Inter-School Mathematics Competitions.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2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Classroom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Education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2006-2011</w:t>
        <w:tab/>
        <w:t xml:space="preserve">Federal University Of Technology </w:t>
        <w:tab/>
        <w:t xml:space="preserve">    </w:t>
        <w:tab/>
        <w:t xml:space="preserve">    </w:t>
        <w:tab/>
        <w:t xml:space="preserve">Minna, Niger State.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B. Tech in Physics/Electronics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2000-2006</w:t>
        <w:tab/>
        <w:t xml:space="preserve">Ikeja High School</w:t>
        <w:tab/>
        <w:tab/>
        <w:tab/>
        <w:tab/>
        <w:tab/>
        <w:tab/>
        <w:t xml:space="preserve">Ikeja, Lagos.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</w:t>
      </w:r>
      <w:r w:rsidDel="00000000" w:rsidR="00000000" w:rsidRPr="00000000">
        <w:rPr>
          <w:rFonts w:ascii="Cambria" w:cs="Cambria" w:eastAsia="Cambria" w:hAnsi="Cambria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nior School Certificate Examination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Professional Certificate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Certified Trainer (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MCT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Enterprise Microsoft Teams Administrator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365 Identity &amp;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Network Security Associate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Network Security Professional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Project Work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| Year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Handled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design of a BMI calculator for a hospital in Nigeria(a backend project, 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design of pH-scale for higher institutions in Nigeria(a backend project, 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Backend design of Auto-password generator (a backend project, 2021)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installation of Base Transceiver Station at Eko-Tower for Total, Lagos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2015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The installation of BTS | two-way radios at Chevron, Lagos,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deployment of critical communication system at BOI building Marina for Shell, Lagos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deployment of BTS for Nimasa at Apapa Lagos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deployment of two-way radios for Seplat, Lagos State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Courses Attended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Microsoft Business Continuity Plan.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Information Security and Awareness.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Cyber Information Security 2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Exchange Online Protection 1 &amp; 2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Soft Skills Training program by Microsoft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Protection | Security &amp; Compliance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Basic Digital Mobile Radio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Additional skills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Active Listening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Teamwork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Effective Communication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Emotional intelligence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Empathy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Optimism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Team player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Troubleshooting techniques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Growth Mindset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Ability to learn fast | excellent collaboration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Bio Data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Preferred Name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  <w:tab/>
        <w:t xml:space="preserve">Ken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Isad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State of Origin:</w:t>
        <w:tab/>
        <w:t xml:space="preserve">Edo State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Govt.:</w:t>
        <w:tab/>
        <w:tab/>
        <w:t xml:space="preserve">Esan North East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Linkedin URL:</w:t>
        <w:tab/>
      </w:r>
      <w:hyperlink r:id="rId6">
        <w:r w:rsidDel="00000000" w:rsidR="00000000" w:rsidRPr="00000000">
          <w:rPr>
            <w:rFonts w:ascii="Cambria" w:cs="Cambria" w:eastAsia="Cambria" w:hAnsi="Cambria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https://www.linkedin.com/in/kenned-isadoh-Oa136186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Hobbies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Exercises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Watching Football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Professional Referees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be provided on request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270" w:top="270" w:left="720" w:right="630" w:header="720" w:footer="720"/>
      <w:pgNumType w:start="1"/>
      <w:sectPrChange w:author="Me" w:id="0" w:date="2023-08-08T11:31:58Z">
        <w:sectPr w:rsidR="000000" w:rsidDel="000000" w:rsidRPr="000000" w:rsidSect="000000">
          <w:pgMar w:bottom="270" w:top="270" w:left="720" w:right="630" w:header="720" w:footer="720"/>
          <w:pgNumType w:start="1"/>
          <w:pgSz w:h="15840" w:w="12240" w:orient="portrait"/>
        </w:sectPr>
      </w:sectPrChange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rPr>
        <w:ins w:author="Me" w:id="1" w:date="2023-08-08T11:31:58Z"/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ins w:author="Me" w:id="1" w:date="2023-08-08T11:31:58Z">
      <w:r w:rsidDel="00000000" w:rsidR="00000000" w:rsidRPr="00000000">
        <w:rPr>
          <w:rtl w:val="0"/>
        </w:rPr>
      </w:r>
    </w:ins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✔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9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65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2e74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1f4d7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1f4d78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="24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5b9bd5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linkedin.com/in/kenned-isadoh-Oa136186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